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51DF38" w14:textId="198927EA" w:rsidR="00213169" w:rsidRDefault="0088452A" w:rsidP="00213169">
      <w:pPr>
        <w:spacing w:before="480" w:after="0" w:line="256" w:lineRule="auto"/>
        <w:ind w:left="-284"/>
        <w:jc w:val="right"/>
        <w:rPr>
          <w:rFonts w:ascii="Arial" w:hAnsi="Arial" w:cs="Arial"/>
          <w:b/>
          <w:sz w:val="20"/>
          <w:szCs w:val="20"/>
        </w:rPr>
      </w:pPr>
      <w:r w:rsidRPr="0088452A">
        <w:rPr>
          <w:rFonts w:ascii="Arial" w:hAnsi="Arial" w:cs="Arial"/>
          <w:b/>
          <w:sz w:val="20"/>
          <w:szCs w:val="20"/>
        </w:rPr>
        <w:t>SPZOZ/ZP/382/2</w:t>
      </w:r>
      <w:r w:rsidR="007C73DA">
        <w:rPr>
          <w:rFonts w:ascii="Arial" w:hAnsi="Arial" w:cs="Arial"/>
          <w:b/>
          <w:sz w:val="20"/>
          <w:szCs w:val="20"/>
        </w:rPr>
        <w:t>3</w:t>
      </w:r>
      <w:r w:rsidRPr="0088452A">
        <w:rPr>
          <w:rFonts w:ascii="Arial" w:hAnsi="Arial" w:cs="Arial"/>
          <w:b/>
          <w:sz w:val="20"/>
          <w:szCs w:val="20"/>
        </w:rPr>
        <w:t>/2025</w:t>
      </w:r>
      <w:r w:rsidR="00213169" w:rsidRPr="00C3708F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Załącznik nr 5 do SWZ</w:t>
      </w:r>
    </w:p>
    <w:p w14:paraId="32ED599C" w14:textId="77777777" w:rsidR="00213169" w:rsidRDefault="00213169" w:rsidP="00213169">
      <w:pPr>
        <w:spacing w:before="480" w:after="0" w:line="256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Zamawiający:</w:t>
      </w:r>
    </w:p>
    <w:p w14:paraId="56938FA9" w14:textId="77777777" w:rsidR="00213169" w:rsidRDefault="00213169" w:rsidP="00213169">
      <w:pPr>
        <w:spacing w:after="0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…………..………………………………</w:t>
      </w:r>
    </w:p>
    <w:p w14:paraId="75FB2600" w14:textId="77777777" w:rsidR="00213169" w:rsidRDefault="00213169" w:rsidP="00213169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…………………………………………..</w:t>
      </w:r>
    </w:p>
    <w:p w14:paraId="3EEDC583" w14:textId="77777777" w:rsidR="00213169" w:rsidRDefault="00213169" w:rsidP="00213169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</w:t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  <w:t>(pełna nazwa/firma, adres)</w:t>
      </w:r>
    </w:p>
    <w:p w14:paraId="42BF01A4" w14:textId="77777777" w:rsidR="00213169" w:rsidRDefault="00213169" w:rsidP="00213169">
      <w:pPr>
        <w:spacing w:line="24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34AEBC42" w14:textId="77777777" w:rsidR="00213169" w:rsidRDefault="00213169" w:rsidP="00213169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2E78F4FD" w14:textId="77777777" w:rsidR="00213169" w:rsidRDefault="00213169" w:rsidP="00213169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15B4C8C" w14:textId="77777777" w:rsidR="00213169" w:rsidRDefault="00213169" w:rsidP="00213169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5694915E" w14:textId="77777777" w:rsidR="00213169" w:rsidRDefault="00213169" w:rsidP="00213169">
      <w:pPr>
        <w:spacing w:after="0"/>
        <w:rPr>
          <w:rFonts w:ascii="Arial" w:hAnsi="Arial" w:cs="Arial"/>
          <w:b/>
          <w:sz w:val="20"/>
          <w:szCs w:val="20"/>
        </w:rPr>
      </w:pPr>
    </w:p>
    <w:p w14:paraId="1C999C64" w14:textId="77777777" w:rsidR="00213169" w:rsidRDefault="00213169" w:rsidP="00213169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4C11689E" w14:textId="59EFFB79" w:rsidR="00213169" w:rsidRDefault="00213169" w:rsidP="0021316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</w:t>
      </w:r>
    </w:p>
    <w:p w14:paraId="52E74964" w14:textId="77777777" w:rsidR="00213169" w:rsidRDefault="00213169" w:rsidP="00213169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sz w:val="21"/>
          <w:szCs w:val="21"/>
        </w:rPr>
        <w:t xml:space="preserve">składane na podstawie art. 125 ust. 1 ustawy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0DF772EC" w14:textId="286552F8" w:rsidR="00213169" w:rsidRPr="00B8785E" w:rsidRDefault="00213169" w:rsidP="00B8785E">
      <w:pPr>
        <w:spacing w:before="240"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B8785E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  <w:r w:rsidRPr="00B8785E">
        <w:rPr>
          <w:rFonts w:ascii="Arial" w:hAnsi="Arial" w:cs="Arial"/>
          <w:sz w:val="20"/>
          <w:szCs w:val="20"/>
        </w:rPr>
        <w:br/>
        <w:t xml:space="preserve">pn. </w:t>
      </w:r>
      <w:r w:rsidRPr="00B8785E">
        <w:rPr>
          <w:rFonts w:ascii="Arial" w:hAnsi="Arial" w:cs="Arial"/>
          <w:bCs/>
          <w:sz w:val="20"/>
          <w:szCs w:val="20"/>
        </w:rPr>
        <w:t xml:space="preserve">: </w:t>
      </w:r>
      <w:bookmarkStart w:id="0" w:name="_Hlk177076588"/>
      <w:r w:rsidRPr="00B8785E">
        <w:rPr>
          <w:rFonts w:ascii="Arial" w:eastAsia="Calibri" w:hAnsi="Arial" w:cs="Arial"/>
          <w:bCs/>
          <w:i/>
          <w:snapToGrid w:val="0"/>
          <w:sz w:val="20"/>
          <w:szCs w:val="20"/>
          <w:lang w:val="it-IT" w:eastAsia="it-IT"/>
        </w:rPr>
        <w:t>„</w:t>
      </w:r>
      <w:bookmarkEnd w:id="0"/>
      <w:r w:rsidR="00FF30BD">
        <w:rPr>
          <w:rFonts w:ascii="Arial" w:eastAsia="Calibri" w:hAnsi="Arial" w:cs="Arial"/>
          <w:bCs/>
          <w:i/>
          <w:snapToGrid w:val="0"/>
          <w:sz w:val="20"/>
          <w:szCs w:val="20"/>
          <w:lang w:val="it-IT" w:eastAsia="it-IT"/>
        </w:rPr>
        <w:t xml:space="preserve">Transformacja cyfrowa w SP ZOZ w Słupcy poprzez dalszy rozówj usług cyfrowych. </w:t>
      </w:r>
      <w:r w:rsidR="0088452A" w:rsidRPr="0088452A">
        <w:rPr>
          <w:rFonts w:ascii="Arial" w:eastAsia="Calibri" w:hAnsi="Arial" w:cs="Arial"/>
          <w:bCs/>
          <w:i/>
          <w:snapToGrid w:val="0"/>
          <w:sz w:val="20"/>
          <w:szCs w:val="20"/>
          <w:lang w:val="it-IT" w:eastAsia="it-IT"/>
        </w:rPr>
        <w:t>Usprawnienie funkcjonowania i poprawa jakości opieki medycznej w Samodzielnym Publicznym Zakładzie Opieki Zdrowotnej w Słupcy poprzez transformację cyfrową systemów informatycznych, zakup sprzętu informatycznego oraz wdrożenie rozwiązań w zakresie cyberbezpieczeństwa</w:t>
      </w:r>
      <w:r w:rsidR="00A2612F" w:rsidRPr="00B8785E">
        <w:rPr>
          <w:rFonts w:ascii="Arial" w:eastAsia="Calibri" w:hAnsi="Arial" w:cs="Arial"/>
          <w:bCs/>
          <w:i/>
          <w:snapToGrid w:val="0"/>
          <w:sz w:val="20"/>
          <w:szCs w:val="20"/>
          <w:lang w:val="it-IT" w:eastAsia="it-IT"/>
        </w:rPr>
        <w:t>”</w:t>
      </w:r>
      <w:r w:rsidRPr="00B8785E">
        <w:rPr>
          <w:rFonts w:ascii="Arial" w:hAnsi="Arial" w:cs="Arial"/>
          <w:i/>
          <w:sz w:val="20"/>
          <w:szCs w:val="20"/>
        </w:rPr>
        <w:t xml:space="preserve">, </w:t>
      </w:r>
      <w:r w:rsidRPr="00B8785E">
        <w:rPr>
          <w:rFonts w:ascii="Arial" w:hAnsi="Arial" w:cs="Arial"/>
          <w:sz w:val="20"/>
          <w:szCs w:val="20"/>
        </w:rPr>
        <w:t>oświadczam, co następuje:</w:t>
      </w:r>
    </w:p>
    <w:p w14:paraId="6900894B" w14:textId="77777777" w:rsidR="00213169" w:rsidRPr="00B8785E" w:rsidRDefault="00213169" w:rsidP="00213169">
      <w:pPr>
        <w:pStyle w:val="Standard"/>
        <w:shd w:val="clear" w:color="auto" w:fill="BFBFBF"/>
        <w:spacing w:before="360" w:line="360" w:lineRule="auto"/>
        <w:rPr>
          <w:rFonts w:ascii="Arial" w:hAnsi="Arial" w:cs="Arial"/>
          <w:b/>
          <w:sz w:val="20"/>
          <w:szCs w:val="20"/>
        </w:rPr>
      </w:pPr>
      <w:r w:rsidRPr="00B8785E">
        <w:rPr>
          <w:rFonts w:ascii="Arial" w:hAnsi="Arial" w:cs="Arial"/>
          <w:b/>
          <w:sz w:val="20"/>
          <w:szCs w:val="20"/>
        </w:rPr>
        <w:t>OŚWIADCZENIA DOTYCZĄCE WYKONAWCY:</w:t>
      </w:r>
    </w:p>
    <w:p w14:paraId="549FFFFA" w14:textId="77777777" w:rsidR="00213169" w:rsidRDefault="00213169" w:rsidP="00B8785E">
      <w:pPr>
        <w:pStyle w:val="Akapitzlist"/>
        <w:widowControl w:val="0"/>
        <w:numPr>
          <w:ilvl w:val="0"/>
          <w:numId w:val="3"/>
        </w:numPr>
        <w:autoSpaceDN w:val="0"/>
        <w:spacing w:before="360" w:after="0" w:line="240" w:lineRule="auto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B8785E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B8785E">
        <w:rPr>
          <w:rFonts w:ascii="Arial" w:hAnsi="Arial" w:cs="Arial"/>
          <w:sz w:val="20"/>
          <w:szCs w:val="20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B8785E">
        <w:rPr>
          <w:rStyle w:val="Odwoanieprzypisudolnego"/>
          <w:rFonts w:ascii="Arial" w:hAnsi="Arial" w:cs="Arial"/>
        </w:rPr>
        <w:footnoteReference w:id="1"/>
      </w:r>
    </w:p>
    <w:p w14:paraId="192BEBB8" w14:textId="77777777" w:rsidR="00302BDF" w:rsidRPr="00302BDF" w:rsidRDefault="00302BDF" w:rsidP="00302BDF">
      <w:pPr>
        <w:pStyle w:val="Akapitzlist"/>
        <w:numPr>
          <w:ilvl w:val="0"/>
          <w:numId w:val="3"/>
        </w:numPr>
        <w:suppressAutoHyphens w:val="0"/>
        <w:spacing w:line="256" w:lineRule="auto"/>
        <w:jc w:val="both"/>
        <w:rPr>
          <w:rFonts w:ascii="Arial" w:hAnsi="Arial" w:cs="Arial"/>
          <w:sz w:val="20"/>
          <w:szCs w:val="20"/>
        </w:rPr>
      </w:pPr>
      <w:r w:rsidRPr="00302BDF">
        <w:rPr>
          <w:rFonts w:ascii="Arial" w:hAnsi="Arial" w:cs="Arial"/>
          <w:sz w:val="20"/>
          <w:szCs w:val="20"/>
        </w:rPr>
        <w:lastRenderedPageBreak/>
        <w:t>W związku z art. 5k ust. 1 Rozporządzenia Rady (UE) Nr 833/2014 z 31 lipca 2014 r. dotyczącego środków ograniczających w związku z działaniami Rosji destabilizującymi sytuację na Ukrainie zobowiązujemy się nie wykonywać zamówienia z udziałem podwykonawców, dostawców lub podmiotów, na których zdolności polega się w rozumieniu dyrektywy 2014/24/UE, o których mowa w art. 5k rozporządzenia Rady (UE) nr 833/2014 z 31 lipca 2014 r. dotyczącego środków ograniczających w związku z działaniami Rosji destabilizującymi sytuację na Ukrainie,  w przypadku gdy przypada na nic</w:t>
      </w:r>
      <w:r>
        <w:rPr>
          <w:rFonts w:ascii="Arial" w:hAnsi="Arial" w:cs="Arial"/>
          <w:sz w:val="20"/>
          <w:szCs w:val="20"/>
        </w:rPr>
        <w:t>h ponad 10% wartości zamówienia.</w:t>
      </w:r>
    </w:p>
    <w:p w14:paraId="7B29C927" w14:textId="77777777" w:rsidR="00213169" w:rsidRPr="00B8785E" w:rsidRDefault="00213169" w:rsidP="00213169">
      <w:pPr>
        <w:pStyle w:val="Standard"/>
        <w:shd w:val="clear" w:color="auto" w:fill="BFBFBF"/>
        <w:spacing w:before="240" w:after="120" w:line="360" w:lineRule="auto"/>
        <w:jc w:val="both"/>
        <w:rPr>
          <w:rFonts w:ascii="Arial" w:hAnsi="Arial" w:cs="Arial"/>
          <w:sz w:val="20"/>
          <w:szCs w:val="20"/>
        </w:rPr>
      </w:pPr>
      <w:r w:rsidRPr="00B8785E">
        <w:rPr>
          <w:rFonts w:ascii="Arial" w:hAnsi="Arial" w:cs="Arial"/>
          <w:b/>
          <w:sz w:val="20"/>
          <w:szCs w:val="20"/>
        </w:rPr>
        <w:t>INFORMACJA DOTYCZĄCA POLEGANIA NA ZDOLNOŚCIACH LUB SYTUACJI PODMIOTU UDOSTĘPNIAJĄCEGO ZASOBY W ZAKRESIE ODPOWIADAJĄCYM PONAD 10% WARTOŚCI ZAMÓWIENIA</w:t>
      </w:r>
      <w:r w:rsidRPr="00B8785E">
        <w:rPr>
          <w:rFonts w:ascii="Arial" w:hAnsi="Arial" w:cs="Arial"/>
          <w:b/>
          <w:bCs/>
          <w:sz w:val="20"/>
          <w:szCs w:val="20"/>
        </w:rPr>
        <w:t>:</w:t>
      </w:r>
    </w:p>
    <w:p w14:paraId="0D16D069" w14:textId="77777777" w:rsidR="00213169" w:rsidRPr="00B8785E" w:rsidRDefault="00213169" w:rsidP="00B8785E">
      <w:pPr>
        <w:pStyle w:val="Standard"/>
        <w:spacing w:after="120"/>
        <w:jc w:val="both"/>
        <w:rPr>
          <w:rFonts w:ascii="Arial" w:hAnsi="Arial" w:cs="Arial"/>
          <w:sz w:val="20"/>
          <w:szCs w:val="20"/>
        </w:rPr>
      </w:pPr>
      <w:r w:rsidRPr="00B8785E">
        <w:rPr>
          <w:rFonts w:ascii="Arial" w:hAnsi="Arial" w:cs="Arial"/>
          <w:color w:val="0070C0"/>
          <w:sz w:val="20"/>
          <w:szCs w:val="20"/>
        </w:rPr>
        <w:t>[UWAGA</w:t>
      </w:r>
      <w:r w:rsidRPr="00B8785E">
        <w:rPr>
          <w:rFonts w:ascii="Arial" w:hAnsi="Arial" w:cs="Arial"/>
          <w:i/>
          <w:color w:val="0070C0"/>
          <w:sz w:val="20"/>
          <w:szCs w:val="20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B8785E">
        <w:rPr>
          <w:rFonts w:ascii="Arial" w:hAnsi="Arial" w:cs="Arial"/>
          <w:color w:val="0070C0"/>
          <w:sz w:val="20"/>
          <w:szCs w:val="20"/>
        </w:rPr>
        <w:t>]</w:t>
      </w:r>
    </w:p>
    <w:p w14:paraId="3F460DB5" w14:textId="77777777" w:rsidR="00213169" w:rsidRPr="00B8785E" w:rsidRDefault="00213169" w:rsidP="00213169">
      <w:pPr>
        <w:pStyle w:val="Standard"/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B8785E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</w:t>
      </w:r>
      <w:r w:rsidRPr="00B8785E">
        <w:rPr>
          <w:rFonts w:ascii="Arial" w:hAnsi="Arial" w:cs="Arial"/>
          <w:b/>
          <w:bCs/>
          <w:sz w:val="20"/>
          <w:szCs w:val="20"/>
        </w:rPr>
        <w:t xml:space="preserve"> </w:t>
      </w:r>
      <w:r w:rsidRPr="00B8785E">
        <w:rPr>
          <w:rFonts w:ascii="Arial" w:hAnsi="Arial" w:cs="Arial"/>
          <w:sz w:val="20"/>
          <w:szCs w:val="20"/>
        </w:rPr>
        <w:t xml:space="preserve">w Rozdziale </w:t>
      </w:r>
      <w:r w:rsidRPr="00B8785E">
        <w:rPr>
          <w:rFonts w:ascii="Arial" w:eastAsia="Trebuchet MS" w:hAnsi="Arial" w:cs="Arial"/>
          <w:color w:val="000000"/>
          <w:spacing w:val="-1"/>
          <w:sz w:val="20"/>
          <w:szCs w:val="20"/>
        </w:rPr>
        <w:t>VIII. ,,Podstawy wykluczenia z postępowania’’</w:t>
      </w:r>
      <w:r w:rsidRPr="00B8785E">
        <w:rPr>
          <w:rFonts w:ascii="Arial" w:hAnsi="Arial" w:cs="Arial"/>
          <w:sz w:val="20"/>
          <w:szCs w:val="20"/>
        </w:rPr>
        <w:t xml:space="preserve"> Specyfikacji Warunków Zamówienia</w:t>
      </w:r>
      <w:r w:rsidRPr="00B8785E">
        <w:rPr>
          <w:rFonts w:ascii="Arial" w:hAnsi="Arial" w:cs="Arial"/>
          <w:i/>
          <w:sz w:val="20"/>
          <w:szCs w:val="20"/>
        </w:rPr>
        <w:t>,</w:t>
      </w:r>
      <w:r w:rsidRPr="00B8785E">
        <w:rPr>
          <w:rFonts w:ascii="Arial" w:hAnsi="Arial" w:cs="Arial"/>
          <w:sz w:val="20"/>
          <w:szCs w:val="20"/>
        </w:rPr>
        <w:t xml:space="preserve"> polegam na zdolnościach lub sytuacji następującego podmiotu udostępniającego zasoby: ………………………………………………………………………...…………………………………….…</w:t>
      </w:r>
      <w:r w:rsidRPr="00B8785E">
        <w:rPr>
          <w:rFonts w:ascii="Arial" w:hAnsi="Arial" w:cs="Arial"/>
          <w:i/>
          <w:sz w:val="20"/>
          <w:szCs w:val="20"/>
        </w:rPr>
        <w:t xml:space="preserve"> (podać pełną nazwę/firmę, adres, a także w zależności od podmiotu: NIP/PESEL, KRS/</w:t>
      </w:r>
      <w:proofErr w:type="spellStart"/>
      <w:r w:rsidRPr="00B8785E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B8785E">
        <w:rPr>
          <w:rFonts w:ascii="Arial" w:hAnsi="Arial" w:cs="Arial"/>
          <w:i/>
          <w:sz w:val="20"/>
          <w:szCs w:val="20"/>
        </w:rPr>
        <w:t>)</w:t>
      </w:r>
      <w:r w:rsidRPr="00B8785E">
        <w:rPr>
          <w:rFonts w:ascii="Arial" w:hAnsi="Arial" w:cs="Arial"/>
          <w:sz w:val="20"/>
          <w:szCs w:val="20"/>
        </w:rPr>
        <w:t>,</w:t>
      </w:r>
      <w:r w:rsidRPr="00B8785E">
        <w:rPr>
          <w:rFonts w:ascii="Arial" w:hAnsi="Arial" w:cs="Arial"/>
          <w:sz w:val="20"/>
          <w:szCs w:val="20"/>
        </w:rPr>
        <w:br/>
        <w:t xml:space="preserve">w następującym zakresie: …………………………………………………………………………… </w:t>
      </w:r>
      <w:r w:rsidRPr="00B8785E">
        <w:rPr>
          <w:rFonts w:ascii="Arial" w:hAnsi="Arial" w:cs="Arial"/>
          <w:i/>
          <w:sz w:val="20"/>
          <w:szCs w:val="20"/>
        </w:rPr>
        <w:t>(określić odpowiedni zakres udostępnianych zasobów dla wskazanego podmiotu)</w:t>
      </w:r>
      <w:r w:rsidRPr="00B8785E">
        <w:rPr>
          <w:rFonts w:ascii="Arial" w:hAnsi="Arial" w:cs="Arial"/>
          <w:iCs/>
          <w:sz w:val="20"/>
          <w:szCs w:val="20"/>
        </w:rPr>
        <w:t>,</w:t>
      </w:r>
      <w:r w:rsidRPr="00B8785E">
        <w:rPr>
          <w:rFonts w:ascii="Arial" w:hAnsi="Arial" w:cs="Arial"/>
          <w:i/>
          <w:sz w:val="20"/>
          <w:szCs w:val="20"/>
        </w:rPr>
        <w:br/>
      </w:r>
      <w:r w:rsidRPr="00B8785E">
        <w:rPr>
          <w:rFonts w:ascii="Arial" w:hAnsi="Arial" w:cs="Arial"/>
          <w:sz w:val="20"/>
          <w:szCs w:val="20"/>
        </w:rPr>
        <w:t>co odpowiada ponad 10% wartości przedmiotowego zamówienia.</w:t>
      </w:r>
    </w:p>
    <w:p w14:paraId="7D88B01E" w14:textId="77777777" w:rsidR="00213169" w:rsidRPr="00B8785E" w:rsidRDefault="00213169" w:rsidP="00213169">
      <w:pPr>
        <w:pStyle w:val="Standard"/>
        <w:shd w:val="clear" w:color="auto" w:fill="BFBFBF"/>
        <w:spacing w:before="240"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B8785E">
        <w:rPr>
          <w:rFonts w:ascii="Arial" w:hAnsi="Arial" w:cs="Arial"/>
          <w:b/>
          <w:sz w:val="20"/>
          <w:szCs w:val="20"/>
        </w:rPr>
        <w:t>OŚWIADCZENIE DOTYCZĄCE PODWYKONAWCY, NA KTÓREGO PRZYPADA PONAD 10% WARTOŚCI ZAMÓWIENIA:</w:t>
      </w:r>
    </w:p>
    <w:p w14:paraId="7FD96728" w14:textId="77777777" w:rsidR="00213169" w:rsidRPr="00B8785E" w:rsidRDefault="00213169" w:rsidP="00B8785E">
      <w:pPr>
        <w:pStyle w:val="Standard"/>
        <w:spacing w:after="120"/>
        <w:jc w:val="both"/>
        <w:rPr>
          <w:rFonts w:ascii="Arial" w:hAnsi="Arial" w:cs="Arial"/>
          <w:sz w:val="20"/>
          <w:szCs w:val="20"/>
        </w:rPr>
      </w:pPr>
      <w:r w:rsidRPr="00B8785E">
        <w:rPr>
          <w:rFonts w:ascii="Arial" w:hAnsi="Arial" w:cs="Arial"/>
          <w:color w:val="0070C0"/>
          <w:sz w:val="20"/>
          <w:szCs w:val="20"/>
        </w:rPr>
        <w:t>[UWAGA</w:t>
      </w:r>
      <w:r w:rsidRPr="00B8785E">
        <w:rPr>
          <w:rFonts w:ascii="Arial" w:hAnsi="Arial" w:cs="Arial"/>
          <w:i/>
          <w:color w:val="0070C0"/>
          <w:sz w:val="20"/>
          <w:szCs w:val="20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B8785E">
        <w:rPr>
          <w:rFonts w:ascii="Arial" w:hAnsi="Arial" w:cs="Arial"/>
          <w:color w:val="0070C0"/>
          <w:sz w:val="20"/>
          <w:szCs w:val="20"/>
        </w:rPr>
        <w:t>]</w:t>
      </w:r>
    </w:p>
    <w:p w14:paraId="525757E6" w14:textId="77777777" w:rsidR="00213169" w:rsidRPr="00B8785E" w:rsidRDefault="00213169" w:rsidP="00302BDF">
      <w:pPr>
        <w:pStyle w:val="Standard"/>
        <w:jc w:val="both"/>
        <w:rPr>
          <w:rFonts w:ascii="Arial" w:hAnsi="Arial" w:cs="Arial"/>
          <w:sz w:val="20"/>
          <w:szCs w:val="20"/>
        </w:rPr>
      </w:pPr>
      <w:r w:rsidRPr="00B8785E">
        <w:rPr>
          <w:rFonts w:ascii="Arial" w:hAnsi="Arial" w:cs="Arial"/>
          <w:sz w:val="20"/>
          <w:szCs w:val="20"/>
        </w:rPr>
        <w:t>Oświadczam, że w stosunku do następującego podmiotu, będącego podwykonawcą, na którego przypada ponad 10% wartości zamówienia:</w:t>
      </w:r>
    </w:p>
    <w:p w14:paraId="7BD401D2" w14:textId="77777777" w:rsidR="00213169" w:rsidRPr="00B8785E" w:rsidRDefault="00213169" w:rsidP="00302BDF">
      <w:pPr>
        <w:pStyle w:val="Standard"/>
        <w:jc w:val="both"/>
        <w:rPr>
          <w:rFonts w:ascii="Arial" w:hAnsi="Arial" w:cs="Arial"/>
          <w:sz w:val="20"/>
          <w:szCs w:val="20"/>
        </w:rPr>
      </w:pPr>
      <w:r w:rsidRPr="00B8785E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……………………………………………………………………………………………….………..….…… </w:t>
      </w:r>
      <w:r w:rsidRPr="00B8785E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B8785E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B8785E">
        <w:rPr>
          <w:rFonts w:ascii="Arial" w:hAnsi="Arial" w:cs="Arial"/>
          <w:i/>
          <w:sz w:val="20"/>
          <w:szCs w:val="20"/>
        </w:rPr>
        <w:t>)</w:t>
      </w:r>
      <w:r w:rsidRPr="00B8785E">
        <w:rPr>
          <w:rFonts w:ascii="Arial" w:hAnsi="Arial" w:cs="Arial"/>
          <w:sz w:val="20"/>
          <w:szCs w:val="20"/>
        </w:rPr>
        <w:t>,</w:t>
      </w:r>
      <w:r w:rsidRPr="00B8785E">
        <w:rPr>
          <w:rFonts w:ascii="Arial" w:hAnsi="Arial" w:cs="Arial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14:paraId="0F56CB61" w14:textId="77777777" w:rsidR="00213169" w:rsidRPr="00B8785E" w:rsidRDefault="00213169" w:rsidP="00213169">
      <w:pPr>
        <w:pStyle w:val="Standard"/>
        <w:shd w:val="clear" w:color="auto" w:fill="BFBFBF"/>
        <w:spacing w:before="240"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B8785E">
        <w:rPr>
          <w:rFonts w:ascii="Arial" w:hAnsi="Arial" w:cs="Arial"/>
          <w:b/>
          <w:sz w:val="20"/>
          <w:szCs w:val="20"/>
        </w:rPr>
        <w:t>OŚWIADCZENIE DOTYCZĄCE DOSTAWCY, NA KTÓREGO PRZYPADA PONAD 10% WARTOŚCI ZAMÓWIENIA:</w:t>
      </w:r>
    </w:p>
    <w:p w14:paraId="0FC505E8" w14:textId="77777777" w:rsidR="00213169" w:rsidRPr="00B8785E" w:rsidRDefault="00213169" w:rsidP="00B8785E">
      <w:pPr>
        <w:pStyle w:val="Standard"/>
        <w:spacing w:after="120"/>
        <w:jc w:val="both"/>
        <w:rPr>
          <w:rFonts w:ascii="Arial" w:hAnsi="Arial" w:cs="Arial"/>
          <w:sz w:val="20"/>
          <w:szCs w:val="20"/>
        </w:rPr>
      </w:pPr>
      <w:r w:rsidRPr="00B8785E">
        <w:rPr>
          <w:rFonts w:ascii="Arial" w:hAnsi="Arial" w:cs="Arial"/>
          <w:color w:val="0070C0"/>
          <w:sz w:val="20"/>
          <w:szCs w:val="20"/>
        </w:rPr>
        <w:t>[UWAGA</w:t>
      </w:r>
      <w:r w:rsidRPr="00B8785E">
        <w:rPr>
          <w:rFonts w:ascii="Arial" w:hAnsi="Arial" w:cs="Arial"/>
          <w:i/>
          <w:color w:val="0070C0"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B8785E">
        <w:rPr>
          <w:rFonts w:ascii="Arial" w:hAnsi="Arial" w:cs="Arial"/>
          <w:color w:val="0070C0"/>
          <w:sz w:val="20"/>
          <w:szCs w:val="20"/>
        </w:rPr>
        <w:t>]</w:t>
      </w:r>
    </w:p>
    <w:p w14:paraId="14805B91" w14:textId="77777777" w:rsidR="00213169" w:rsidRPr="00B8785E" w:rsidRDefault="00213169" w:rsidP="00213169">
      <w:pPr>
        <w:pStyle w:val="Standard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8785E">
        <w:rPr>
          <w:rFonts w:ascii="Arial" w:hAnsi="Arial" w:cs="Arial"/>
          <w:sz w:val="20"/>
          <w:szCs w:val="20"/>
        </w:rPr>
        <w:t>Oświadczam, że w stosunku do następującego podmiotu, będącego dostawcą, na którego przypada ponad 10% wartości zamówienia:</w:t>
      </w:r>
    </w:p>
    <w:p w14:paraId="1B458BB1" w14:textId="77777777" w:rsidR="00213169" w:rsidRPr="00B8785E" w:rsidRDefault="00213169" w:rsidP="00213169">
      <w:pPr>
        <w:pStyle w:val="Standard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8785E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……………………………………………………………………………………………….………..….…… </w:t>
      </w:r>
      <w:r w:rsidRPr="00B8785E">
        <w:rPr>
          <w:rFonts w:ascii="Arial" w:hAnsi="Arial" w:cs="Arial"/>
          <w:i/>
          <w:sz w:val="20"/>
          <w:szCs w:val="20"/>
        </w:rPr>
        <w:lastRenderedPageBreak/>
        <w:t>(podać pełną nazwę/firmę, adres, a także w zależności od podmiotu: NIP/PESEL, KRS/</w:t>
      </w:r>
      <w:proofErr w:type="spellStart"/>
      <w:r w:rsidRPr="00B8785E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B8785E">
        <w:rPr>
          <w:rFonts w:ascii="Arial" w:hAnsi="Arial" w:cs="Arial"/>
          <w:i/>
          <w:sz w:val="20"/>
          <w:szCs w:val="20"/>
        </w:rPr>
        <w:t>)</w:t>
      </w:r>
      <w:r w:rsidRPr="00B8785E">
        <w:rPr>
          <w:rFonts w:ascii="Arial" w:hAnsi="Arial" w:cs="Arial"/>
          <w:sz w:val="20"/>
          <w:szCs w:val="20"/>
        </w:rPr>
        <w:t>,</w:t>
      </w:r>
      <w:r w:rsidRPr="00B8785E">
        <w:rPr>
          <w:rFonts w:ascii="Arial" w:hAnsi="Arial" w:cs="Arial"/>
          <w:sz w:val="20"/>
          <w:szCs w:val="20"/>
        </w:rPr>
        <w:br/>
        <w:t>nie zachodzą podstawy wykluczenia z postępowania o udzielenie zamówienia przewidziane w art. 5k rozporządzenia 833/2014 w brzmieniu nadanym rozporządzeniem 2022/576.</w:t>
      </w:r>
    </w:p>
    <w:p w14:paraId="560CB9C0" w14:textId="77777777" w:rsidR="00213169" w:rsidRPr="00B8785E" w:rsidRDefault="00213169" w:rsidP="00213169">
      <w:pPr>
        <w:pStyle w:val="Standard"/>
        <w:shd w:val="clear" w:color="auto" w:fill="BFBFBF"/>
        <w:spacing w:before="24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B8785E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413EDA49" w14:textId="77777777" w:rsidR="00213169" w:rsidRPr="00B8785E" w:rsidRDefault="00213169" w:rsidP="00213169">
      <w:pPr>
        <w:pStyle w:val="Standard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8785E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B8785E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2348ECB3" w14:textId="77777777" w:rsidR="00B8785E" w:rsidRPr="00B8785E" w:rsidRDefault="00B8785E" w:rsidP="00213169">
      <w:pPr>
        <w:pStyle w:val="Standard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FAD6220" w14:textId="77777777" w:rsidR="00B8785E" w:rsidRPr="00B8785E" w:rsidRDefault="00B8785E" w:rsidP="00B8785E">
      <w:pPr>
        <w:shd w:val="clear" w:color="auto" w:fill="BFBFBF"/>
        <w:spacing w:after="120" w:line="276" w:lineRule="auto"/>
        <w:rPr>
          <w:rFonts w:ascii="Arial" w:hAnsi="Arial" w:cs="Arial"/>
          <w:b/>
          <w:sz w:val="20"/>
          <w:szCs w:val="20"/>
        </w:rPr>
      </w:pPr>
      <w:r w:rsidRPr="00B8785E">
        <w:rPr>
          <w:rFonts w:ascii="Arial" w:hAnsi="Arial" w:cs="Arial"/>
          <w:b/>
          <w:sz w:val="20"/>
          <w:szCs w:val="20"/>
        </w:rPr>
        <w:t>INFORMACJA DOTYCZĄCA DOSTĘPU DO PODMIOTOWYCH ŚRODKÓW DOWODOWYCH:</w:t>
      </w:r>
    </w:p>
    <w:p w14:paraId="799A29F5" w14:textId="77777777" w:rsidR="00B8785E" w:rsidRPr="00B8785E" w:rsidRDefault="00B8785E" w:rsidP="00B8785E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B8785E">
        <w:rPr>
          <w:rFonts w:ascii="Arial" w:hAnsi="Arial" w:cs="Arial"/>
          <w:sz w:val="20"/>
          <w:szCs w:val="20"/>
        </w:rPr>
        <w:t xml:space="preserve">Wskazuję następujące podmiotowe środki dowodowe, które można uzyskać za pomocą bezpłatnych </w:t>
      </w:r>
      <w:r w:rsidRPr="00B8785E">
        <w:rPr>
          <w:rFonts w:ascii="Arial" w:hAnsi="Arial" w:cs="Arial"/>
          <w:sz w:val="20"/>
          <w:szCs w:val="20"/>
        </w:rPr>
        <w:br/>
        <w:t>i ogólnodostępnych baz danych, oraz dane umożliwiające dostęp do tych środków:</w:t>
      </w:r>
      <w:r w:rsidRPr="00B8785E">
        <w:rPr>
          <w:rFonts w:ascii="Arial" w:hAnsi="Arial" w:cs="Arial"/>
          <w:sz w:val="20"/>
          <w:szCs w:val="20"/>
        </w:rPr>
        <w:br/>
        <w:t>1) ......................................................................................................................................................</w:t>
      </w:r>
    </w:p>
    <w:p w14:paraId="2A488F05" w14:textId="77777777" w:rsidR="00B8785E" w:rsidRPr="00B8785E" w:rsidRDefault="00B8785E" w:rsidP="00B8785E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8785E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dokumentacji).</w:t>
      </w:r>
    </w:p>
    <w:p w14:paraId="3CA385C3" w14:textId="77777777" w:rsidR="00B8785E" w:rsidRPr="00B8785E" w:rsidRDefault="00B8785E" w:rsidP="00B8785E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8785E">
        <w:rPr>
          <w:rFonts w:ascii="Arial" w:hAnsi="Arial" w:cs="Arial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684F6699" w14:textId="77777777" w:rsidR="00B8785E" w:rsidRPr="00B8785E" w:rsidRDefault="00B8785E" w:rsidP="00B8785E">
      <w:pPr>
        <w:spacing w:line="276" w:lineRule="auto"/>
        <w:jc w:val="both"/>
        <w:rPr>
          <w:rFonts w:ascii="Arial" w:hAnsi="Arial" w:cs="Arial"/>
          <w:i/>
          <w:sz w:val="20"/>
          <w:szCs w:val="20"/>
        </w:rPr>
      </w:pPr>
      <w:r w:rsidRPr="00B8785E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dokumentacji).</w:t>
      </w:r>
    </w:p>
    <w:p w14:paraId="491FF6D7" w14:textId="77777777" w:rsidR="00B8785E" w:rsidRDefault="00B8785E" w:rsidP="00213169">
      <w:pPr>
        <w:pStyle w:val="Standard"/>
        <w:spacing w:line="360" w:lineRule="auto"/>
        <w:jc w:val="both"/>
        <w:rPr>
          <w:rFonts w:cs="Arial"/>
          <w:sz w:val="22"/>
          <w:szCs w:val="22"/>
        </w:rPr>
      </w:pPr>
    </w:p>
    <w:p w14:paraId="6A4D683A" w14:textId="77777777" w:rsidR="00213169" w:rsidRDefault="00213169" w:rsidP="00213169">
      <w:pPr>
        <w:pStyle w:val="Standard"/>
        <w:spacing w:line="360" w:lineRule="auto"/>
        <w:jc w:val="both"/>
        <w:rPr>
          <w:rFonts w:cs="Arial"/>
          <w:sz w:val="22"/>
          <w:szCs w:val="22"/>
        </w:rPr>
      </w:pPr>
    </w:p>
    <w:p w14:paraId="36A455E8" w14:textId="77777777" w:rsidR="00213169" w:rsidRDefault="00213169" w:rsidP="00213169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  <w:t>Kwalifikowany podpis elektroniczny</w:t>
      </w:r>
    </w:p>
    <w:sectPr w:rsidR="00213169" w:rsidSect="00BB395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B80C7B" w14:textId="77777777" w:rsidR="00402B89" w:rsidRDefault="00402B89" w:rsidP="00213169">
      <w:pPr>
        <w:spacing w:after="0" w:line="240" w:lineRule="auto"/>
      </w:pPr>
      <w:r>
        <w:separator/>
      </w:r>
    </w:p>
  </w:endnote>
  <w:endnote w:type="continuationSeparator" w:id="0">
    <w:p w14:paraId="771EC1CB" w14:textId="77777777" w:rsidR="00402B89" w:rsidRDefault="00402B89" w:rsidP="00213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FD56A8" w14:textId="77777777" w:rsidR="00051292" w:rsidRDefault="0005129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81EB92" w14:textId="77777777" w:rsidR="00051292" w:rsidRDefault="0005129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707D99" w14:textId="77777777" w:rsidR="00051292" w:rsidRDefault="000512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62927B" w14:textId="77777777" w:rsidR="00402B89" w:rsidRDefault="00402B89" w:rsidP="00213169">
      <w:pPr>
        <w:spacing w:after="0" w:line="240" w:lineRule="auto"/>
      </w:pPr>
      <w:r>
        <w:separator/>
      </w:r>
    </w:p>
  </w:footnote>
  <w:footnote w:type="continuationSeparator" w:id="0">
    <w:p w14:paraId="6C3F6F1D" w14:textId="77777777" w:rsidR="00402B89" w:rsidRDefault="00402B89" w:rsidP="00213169">
      <w:pPr>
        <w:spacing w:after="0" w:line="240" w:lineRule="auto"/>
      </w:pPr>
      <w:r>
        <w:continuationSeparator/>
      </w:r>
    </w:p>
  </w:footnote>
  <w:footnote w:id="1">
    <w:p w14:paraId="0B6B0527" w14:textId="0107CE4B" w:rsidR="00CB22A1" w:rsidRPr="00CB22A1" w:rsidRDefault="00213169" w:rsidP="00CB22A1">
      <w:pPr>
        <w:pStyle w:val="Footnote"/>
        <w:jc w:val="both"/>
        <w:rPr>
          <w:rFonts w:ascii="Arial" w:hAnsi="Arial" w:cs="Arial"/>
          <w:sz w:val="16"/>
          <w:szCs w:val="16"/>
        </w:rPr>
      </w:pPr>
      <w:r w:rsidRPr="009B3CA8">
        <w:rPr>
          <w:rStyle w:val="Odwoanieprzypisudolnego"/>
        </w:rPr>
        <w:footnoteRef/>
      </w:r>
      <w:r w:rsidR="00CB22A1" w:rsidRPr="00CB22A1">
        <w:rPr>
          <w:rFonts w:ascii="Arial" w:hAnsi="Arial" w:cs="Arial"/>
          <w:sz w:val="16"/>
          <w:szCs w:val="16"/>
        </w:rPr>
        <w:t>Zakazuje się udzielania lub dalszego wykonywania wszelkich zamówień publicznych lub koncesji objętych zakresem dyrektyw</w:t>
      </w:r>
      <w:ins w:id="1" w:author="Estera Urbaniak" w:date="2025-12-19T08:39:00Z" w16du:dateUtc="2025-12-19T07:39:00Z">
        <w:r w:rsidR="00CB22A1">
          <w:rPr>
            <w:rFonts w:ascii="Arial" w:hAnsi="Arial" w:cs="Arial"/>
            <w:sz w:val="16"/>
            <w:szCs w:val="16"/>
          </w:rPr>
          <w:t xml:space="preserve"> </w:t>
        </w:r>
      </w:ins>
      <w:del w:id="2" w:author="Estera Urbaniak" w:date="2025-12-19T08:39:00Z" w16du:dateUtc="2025-12-19T07:39:00Z">
        <w:r w:rsidR="00CB22A1" w:rsidRPr="00CB22A1" w:rsidDel="00CB22A1">
          <w:rPr>
            <w:rFonts w:ascii="Arial" w:hAnsi="Arial" w:cs="Arial"/>
            <w:sz w:val="16"/>
            <w:szCs w:val="16"/>
          </w:rPr>
          <w:delText xml:space="preserve"> </w:delText>
        </w:r>
      </w:del>
      <w:r w:rsidR="00CB22A1" w:rsidRPr="00CB22A1">
        <w:rPr>
          <w:rFonts w:ascii="Arial" w:hAnsi="Arial" w:cs="Arial"/>
          <w:sz w:val="16"/>
          <w:szCs w:val="16"/>
        </w:rPr>
        <w:t>w sprawie zamówień publicznych, a także zakresem art. 10 ust. 1 i 3, art. 10 ust. 6 lit. a)-e), art. 10 ust. 8, 9 i 10, art. 11, 12, 13 i 14 dyrektywy 2014/23/UE, art. 7 lit. a)-d), art. 8, art. 10 lit. b)-f) i lit. h)-j) dyrektywy 2014/24/UE, art. 18, art. 21 lit. b)-e) i lit. g)-i), art. 29 i 30 dyrektywy 2014/25/UE oraz art. 13 lit. a)-d), lit. f)-h) i lit. j) dyrektywy 2009/81/WE na rzecz lub z udziałem:</w:t>
      </w:r>
    </w:p>
    <w:p w14:paraId="23B1518E" w14:textId="77777777" w:rsidR="00CB22A1" w:rsidRPr="00CB22A1" w:rsidRDefault="00CB22A1" w:rsidP="00CB22A1">
      <w:pPr>
        <w:pStyle w:val="Footnote"/>
        <w:jc w:val="both"/>
        <w:rPr>
          <w:rFonts w:ascii="Arial" w:hAnsi="Arial" w:cs="Arial"/>
          <w:sz w:val="16"/>
          <w:szCs w:val="16"/>
        </w:rPr>
      </w:pPr>
      <w:r w:rsidRPr="00CB22A1">
        <w:rPr>
          <w:rFonts w:ascii="Arial" w:hAnsi="Arial" w:cs="Arial"/>
          <w:sz w:val="16"/>
          <w:szCs w:val="16"/>
        </w:rPr>
        <w:t>a) obywateli rosyjskich, osób fizycznych zamieszkałych w Rosji lub osób prawnych, podmiotów lub organów z siedzibą w Rosji;</w:t>
      </w:r>
    </w:p>
    <w:p w14:paraId="64928AC0" w14:textId="77777777" w:rsidR="00CB22A1" w:rsidRPr="00CB22A1" w:rsidRDefault="00CB22A1" w:rsidP="00CB22A1">
      <w:pPr>
        <w:pStyle w:val="Footnote"/>
        <w:jc w:val="both"/>
        <w:rPr>
          <w:rFonts w:ascii="Arial" w:hAnsi="Arial" w:cs="Arial"/>
          <w:sz w:val="16"/>
          <w:szCs w:val="16"/>
        </w:rPr>
      </w:pPr>
      <w:r w:rsidRPr="00CB22A1">
        <w:rPr>
          <w:rFonts w:ascii="Arial" w:hAnsi="Arial" w:cs="Arial"/>
          <w:sz w:val="16"/>
          <w:szCs w:val="16"/>
        </w:rPr>
        <w:t>b) osób prawnych, podmiotów lub organów, do których prawa własności bezpośrednio lub pośrednio w ponad 50 % należą do osoby fizycznej lub prawnej, podmiotu lub organu, o których mowa w lit. a) niniejszego ustępu; lub;</w:t>
      </w:r>
    </w:p>
    <w:p w14:paraId="48E594D0" w14:textId="2F9933B7" w:rsidR="00CB22A1" w:rsidRPr="00CB22A1" w:rsidRDefault="00CB22A1" w:rsidP="00CB22A1">
      <w:pPr>
        <w:pStyle w:val="Footnote"/>
        <w:jc w:val="both"/>
        <w:rPr>
          <w:rFonts w:ascii="Arial" w:hAnsi="Arial" w:cs="Arial"/>
          <w:sz w:val="16"/>
          <w:szCs w:val="16"/>
        </w:rPr>
      </w:pPr>
      <w:r w:rsidRPr="00CB22A1">
        <w:rPr>
          <w:rFonts w:ascii="Arial" w:hAnsi="Arial" w:cs="Arial"/>
          <w:sz w:val="16"/>
          <w:szCs w:val="16"/>
        </w:rPr>
        <w:t>c) osób fizycznych lub prawnych, podmiotów lub organów działających w imieniu lub pod kierunkiem osoby fizycznej lub prawnej, podmiotu lub organu, o których mowa w lit. a) lub b) niniejszego ustępu,</w:t>
      </w:r>
    </w:p>
    <w:p w14:paraId="2A8AD1CC" w14:textId="77777777" w:rsidR="00CB22A1" w:rsidRPr="00CB22A1" w:rsidRDefault="00CB22A1" w:rsidP="00CB22A1">
      <w:pPr>
        <w:pStyle w:val="Footnote"/>
        <w:jc w:val="both"/>
        <w:rPr>
          <w:rFonts w:ascii="Arial" w:hAnsi="Arial" w:cs="Arial"/>
          <w:sz w:val="16"/>
          <w:szCs w:val="16"/>
        </w:rPr>
      </w:pPr>
      <w:r w:rsidRPr="00CB22A1">
        <w:rPr>
          <w:rFonts w:ascii="Arial" w:hAnsi="Arial" w:cs="Arial"/>
          <w:sz w:val="16"/>
          <w:szCs w:val="16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14:paraId="32F19A6B" w14:textId="2A9F379B" w:rsidR="00213169" w:rsidRDefault="00213169" w:rsidP="00CB22A1">
      <w:pPr>
        <w:pStyle w:val="Footnote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AD19BF" w14:textId="77777777" w:rsidR="00051292" w:rsidRDefault="0005129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7DFDAC" w14:textId="77777777" w:rsidR="00051292" w:rsidRDefault="00051292">
    <w:pPr>
      <w:pStyle w:val="Nagwek"/>
    </w:pPr>
    <w:bookmarkStart w:id="3" w:name="_Hlk211946954"/>
    <w:bookmarkStart w:id="4" w:name="_Hlk211946955"/>
    <w:bookmarkStart w:id="5" w:name="_Hlk212534099"/>
    <w:bookmarkStart w:id="6" w:name="_Hlk212534100"/>
    <w:bookmarkStart w:id="7" w:name="_Hlk212534248"/>
    <w:bookmarkStart w:id="8" w:name="_Hlk212534249"/>
    <w:r w:rsidRPr="00051292">
      <w:rPr>
        <w:noProof/>
        <w:lang w:eastAsia="pl-PL"/>
      </w:rPr>
      <w:drawing>
        <wp:inline distT="0" distB="0" distL="0" distR="0" wp14:anchorId="3230DCA6" wp14:editId="178D9A02">
          <wp:extent cx="5760720" cy="571311"/>
          <wp:effectExtent l="19050" t="0" r="0" b="0"/>
          <wp:docPr id="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31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bookmarkEnd w:id="3"/>
    <w:bookmarkEnd w:id="4"/>
    <w:bookmarkEnd w:id="5"/>
    <w:bookmarkEnd w:id="6"/>
    <w:bookmarkEnd w:id="7"/>
    <w:bookmarkEnd w:id="8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11B627" w14:textId="77777777" w:rsidR="00051292" w:rsidRDefault="0005129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A143A4"/>
    <w:multiLevelType w:val="multilevel"/>
    <w:tmpl w:val="465C88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33810977"/>
    <w:multiLevelType w:val="multilevel"/>
    <w:tmpl w:val="91B097E0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4B4313B3"/>
    <w:multiLevelType w:val="hybridMultilevel"/>
    <w:tmpl w:val="7098E19E"/>
    <w:lvl w:ilvl="0" w:tplc="3BD81C7E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733549"/>
    <w:multiLevelType w:val="multilevel"/>
    <w:tmpl w:val="FD66E32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7E1B3534"/>
    <w:multiLevelType w:val="multilevel"/>
    <w:tmpl w:val="7A0EDF70"/>
    <w:styleLink w:val="WWNum1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1979603230">
    <w:abstractNumId w:val="3"/>
  </w:num>
  <w:num w:numId="2" w16cid:durableId="857617949">
    <w:abstractNumId w:val="0"/>
  </w:num>
  <w:num w:numId="3" w16cid:durableId="2035954241">
    <w:abstractNumId w:val="1"/>
  </w:num>
  <w:num w:numId="4" w16cid:durableId="1216620727">
    <w:abstractNumId w:val="4"/>
  </w:num>
  <w:num w:numId="5" w16cid:durableId="1054812580">
    <w:abstractNumId w:val="4"/>
    <w:lvlOverride w:ilvl="0">
      <w:startOverride w:val="1"/>
    </w:lvlOverride>
  </w:num>
  <w:num w:numId="6" w16cid:durableId="127082038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Estera Urbaniak">
    <w15:presenceInfo w15:providerId="AD" w15:userId="S::eurbaniak@spzozslupca.onmicrosoft.com::23d1a465-b003-43bc-91b1-e7bbb672450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3169"/>
    <w:rsid w:val="00051292"/>
    <w:rsid w:val="00077597"/>
    <w:rsid w:val="001F3E84"/>
    <w:rsid w:val="00213169"/>
    <w:rsid w:val="002F3E38"/>
    <w:rsid w:val="00302BDF"/>
    <w:rsid w:val="00402B89"/>
    <w:rsid w:val="00486151"/>
    <w:rsid w:val="00625AF0"/>
    <w:rsid w:val="007C73DA"/>
    <w:rsid w:val="008664FA"/>
    <w:rsid w:val="0088452A"/>
    <w:rsid w:val="00914B6C"/>
    <w:rsid w:val="0092228C"/>
    <w:rsid w:val="00A2612F"/>
    <w:rsid w:val="00B8785E"/>
    <w:rsid w:val="00C20AED"/>
    <w:rsid w:val="00C3708F"/>
    <w:rsid w:val="00CB22A1"/>
    <w:rsid w:val="00D9078F"/>
    <w:rsid w:val="00E20C71"/>
    <w:rsid w:val="00E34BC8"/>
    <w:rsid w:val="00FF3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57381"/>
  <w15:docId w15:val="{7AF60FE3-7EFC-4E13-B9D3-C7BEC3E43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3169"/>
    <w:pPr>
      <w:suppressAutoHyphens/>
      <w:spacing w:after="160"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213169"/>
    <w:rPr>
      <w:sz w:val="20"/>
      <w:szCs w:val="20"/>
    </w:rPr>
  </w:style>
  <w:style w:type="character" w:customStyle="1" w:styleId="Zakotwiczenieprzypisudolnego">
    <w:name w:val="Zakotwiczenie przypisu dolnego"/>
    <w:rsid w:val="00213169"/>
    <w:rPr>
      <w:vertAlign w:val="superscript"/>
    </w:rPr>
  </w:style>
  <w:style w:type="character" w:customStyle="1" w:styleId="Znakiprzypiswdolnych">
    <w:name w:val="Znaki przypisów dolnych"/>
    <w:qFormat/>
    <w:rsid w:val="0021316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13169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21316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213169"/>
    <w:pPr>
      <w:ind w:left="720"/>
      <w:contextualSpacing/>
    </w:pPr>
  </w:style>
  <w:style w:type="paragraph" w:styleId="NormalnyWeb">
    <w:name w:val="Normal (Web)"/>
    <w:basedOn w:val="Normalny"/>
    <w:unhideWhenUsed/>
    <w:qFormat/>
    <w:rsid w:val="00213169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customStyle="1" w:styleId="Standard">
    <w:name w:val="Standard"/>
    <w:rsid w:val="002131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 Unicode MS"/>
      <w:kern w:val="3"/>
      <w:sz w:val="24"/>
      <w:szCs w:val="24"/>
      <w:lang w:eastAsia="zh-CN" w:bidi="hi-IN"/>
    </w:rPr>
  </w:style>
  <w:style w:type="paragraph" w:customStyle="1" w:styleId="Footnote">
    <w:name w:val="Footnote"/>
    <w:basedOn w:val="Standard"/>
    <w:rsid w:val="00213169"/>
    <w:pPr>
      <w:suppressLineNumbers/>
      <w:ind w:left="340" w:hanging="340"/>
    </w:pPr>
    <w:rPr>
      <w:sz w:val="20"/>
      <w:szCs w:val="20"/>
    </w:rPr>
  </w:style>
  <w:style w:type="character" w:styleId="Odwoanieprzypisudolnego">
    <w:name w:val="footnote reference"/>
    <w:rsid w:val="00213169"/>
    <w:rPr>
      <w:rFonts w:cs="Times New Roman"/>
      <w:position w:val="0"/>
      <w:sz w:val="20"/>
      <w:szCs w:val="20"/>
      <w:vertAlign w:val="superscript"/>
    </w:rPr>
  </w:style>
  <w:style w:type="numbering" w:customStyle="1" w:styleId="WWNum2">
    <w:name w:val="WWNum2"/>
    <w:basedOn w:val="Bezlisty"/>
    <w:rsid w:val="00213169"/>
    <w:pPr>
      <w:numPr>
        <w:numId w:val="3"/>
      </w:numPr>
    </w:pPr>
  </w:style>
  <w:style w:type="numbering" w:customStyle="1" w:styleId="WWNum1">
    <w:name w:val="WWNum1"/>
    <w:basedOn w:val="Bezlisty"/>
    <w:rsid w:val="00213169"/>
    <w:pPr>
      <w:numPr>
        <w:numId w:val="4"/>
      </w:numPr>
    </w:pPr>
  </w:style>
  <w:style w:type="paragraph" w:styleId="Nagwek">
    <w:name w:val="header"/>
    <w:basedOn w:val="Normalny"/>
    <w:link w:val="NagwekZnak"/>
    <w:uiPriority w:val="99"/>
    <w:semiHidden/>
    <w:unhideWhenUsed/>
    <w:rsid w:val="000512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51292"/>
  </w:style>
  <w:style w:type="paragraph" w:styleId="Stopka">
    <w:name w:val="footer"/>
    <w:basedOn w:val="Normalny"/>
    <w:link w:val="StopkaZnak"/>
    <w:uiPriority w:val="99"/>
    <w:semiHidden/>
    <w:unhideWhenUsed/>
    <w:rsid w:val="000512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51292"/>
  </w:style>
  <w:style w:type="paragraph" w:styleId="Tekstdymka">
    <w:name w:val="Balloon Text"/>
    <w:basedOn w:val="Normalny"/>
    <w:link w:val="TekstdymkaZnak"/>
    <w:uiPriority w:val="99"/>
    <w:semiHidden/>
    <w:unhideWhenUsed/>
    <w:rsid w:val="00051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1292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E20C7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20C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20C7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20C7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0C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0C7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894</Words>
  <Characters>5364</Characters>
  <Application>Microsoft Office Word</Application>
  <DocSecurity>0</DocSecurity>
  <Lines>44</Lines>
  <Paragraphs>12</Paragraphs>
  <ScaleCrop>false</ScaleCrop>
  <Company/>
  <LinksUpToDate>false</LinksUpToDate>
  <CharactersWithSpaces>6246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zam2</dc:creator>
  <cp:lastModifiedBy>Estera Urbaniak</cp:lastModifiedBy>
  <cp:revision>12</cp:revision>
  <cp:lastPrinted>2025-11-03T12:19:00Z</cp:lastPrinted>
  <dcterms:created xsi:type="dcterms:W3CDTF">2025-11-03T12:08:00Z</dcterms:created>
  <dcterms:modified xsi:type="dcterms:W3CDTF">2025-12-22T09:45:00Z</dcterms:modified>
</cp:coreProperties>
</file>